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7"/>
        <w:gridCol w:w="5533"/>
      </w:tblGrid>
      <w:tr w:rsidR="00345F18" w:rsidRPr="0038326D" w14:paraId="09C72AC9" w14:textId="77777777" w:rsidTr="007D065D">
        <w:trPr>
          <w:trHeight w:val="522"/>
          <w:jc w:val="center"/>
        </w:trPr>
        <w:tc>
          <w:tcPr>
            <w:tcW w:w="10180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37F4D6A6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MACROBUTTON MTEditEquationSection2 </w:instrText>
            </w:r>
            <w:r w:rsidRPr="0038326D">
              <w:rPr>
                <w:rFonts w:ascii="Arial" w:eastAsia="Times New Roman" w:hAnsi="Arial" w:cs="Arial"/>
                <w:vanish/>
                <w:color w:val="FF0000"/>
                <w:sz w:val="24"/>
                <w:szCs w:val="24"/>
                <w:lang w:val="en-GB"/>
              </w:rPr>
              <w:instrText>Equation Chapter 1 Section 1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MTEqn \r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MTSec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begin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instrText xml:space="preserve"> SEQ MTChap \r 1 \h \* MERGEFORMAT </w:instrText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sz w:val="24"/>
                <w:szCs w:val="24"/>
                <w:lang w:val="en-GB"/>
              </w:rPr>
              <w:fldChar w:fldCharType="end"/>
            </w: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U.S. Radiocommunications Sector</w:t>
            </w:r>
          </w:p>
          <w:p w14:paraId="46DB76D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jc w:val="center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 w:rsidRPr="0038326D"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Fact Sheet</w:t>
            </w:r>
          </w:p>
          <w:p w14:paraId="6C6C174F" w14:textId="77777777" w:rsidR="00345F18" w:rsidRPr="0038326D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45F18" w:rsidRPr="00F44069" w14:paraId="23B8113C" w14:textId="77777777" w:rsidTr="007D065D">
        <w:trPr>
          <w:trHeight w:val="327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38C128E0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Working Party: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ITU-R WP 4C</w:t>
            </w:r>
          </w:p>
          <w:p w14:paraId="6549FAA1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900" w:right="144" w:hanging="756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6220E9D9" w14:textId="70D62379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44"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No: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USWP4C</w:t>
            </w:r>
            <w:r w:rsidR="00CF16C7">
              <w:rPr>
                <w:rFonts w:ascii="Arial" w:eastAsia="Times New Roman" w:hAnsi="Arial" w:cs="Arial"/>
                <w:lang w:val="en-GB"/>
              </w:rPr>
              <w:t>-04</w:t>
            </w:r>
            <w:ins w:id="0" w:author="USWP4C" w:date="2024-03-20T11:50:00Z">
              <w:r w:rsidR="00F45AE9">
                <w:rPr>
                  <w:rFonts w:ascii="Arial" w:eastAsia="Times New Roman" w:hAnsi="Arial" w:cs="Arial"/>
                  <w:lang w:val="en-GB"/>
                </w:rPr>
                <w:t>R1</w:t>
              </w:r>
            </w:ins>
          </w:p>
        </w:tc>
      </w:tr>
      <w:tr w:rsidR="00345F18" w:rsidRPr="00F44069" w14:paraId="6E41C7E8" w14:textId="77777777" w:rsidTr="007D065D">
        <w:trPr>
          <w:trHeight w:val="660"/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6779F7BF" w14:textId="0A175CEE" w:rsidR="00345F18" w:rsidRPr="00F44069" w:rsidRDefault="00345F18" w:rsidP="007D065D">
            <w:pPr>
              <w:ind w:left="450" w:right="144" w:hanging="306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Ref:</w:t>
            </w:r>
            <w:r w:rsidRPr="00F44069">
              <w:rPr>
                <w:rFonts w:ascii="Arial" w:eastAsia="Times New Roman" w:hAnsi="Arial" w:cs="Arial"/>
              </w:rPr>
              <w:t xml:space="preserve"> </w:t>
            </w:r>
            <w:r w:rsidRPr="00F44069">
              <w:rPr>
                <w:rFonts w:ascii="Arial" w:eastAsia="Times New Roman" w:hAnsi="Arial" w:cs="Arial"/>
                <w:lang w:val="en-GB"/>
              </w:rPr>
              <w:t>Document</w:t>
            </w:r>
            <w:r w:rsidR="00775437">
              <w:rPr>
                <w:rFonts w:ascii="Arial" w:eastAsia="Times New Roman" w:hAnsi="Arial" w:cs="Arial"/>
                <w:lang w:val="en-GB"/>
              </w:rPr>
              <w:t>s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4C/</w:t>
            </w:r>
            <w:r w:rsidR="00775437">
              <w:rPr>
                <w:rFonts w:ascii="Arial" w:eastAsia="Times New Roman" w:hAnsi="Arial" w:cs="Arial"/>
                <w:lang w:val="en-GB"/>
              </w:rPr>
              <w:t>448 and 7C/482</w:t>
            </w:r>
            <w:ins w:id="1" w:author="USWP4C" w:date="2024-03-20T11:50:00Z">
              <w:r w:rsidR="00F45AE9">
                <w:rPr>
                  <w:rFonts w:ascii="Arial" w:eastAsia="Times New Roman" w:hAnsi="Arial" w:cs="Arial"/>
                  <w:lang w:val="en-GB"/>
                </w:rPr>
                <w:t xml:space="preserve"> (</w:t>
              </w:r>
              <w:r w:rsidR="00F45AE9">
                <w:rPr>
                  <w:rFonts w:ascii="Verdana" w:hAnsi="Verdana"/>
                  <w:sz w:val="20"/>
                </w:rPr>
                <w:t>from last cycle)</w:t>
              </w:r>
            </w:ins>
            <w:r w:rsidRPr="00F44069">
              <w:rPr>
                <w:rFonts w:ascii="Arial" w:eastAsia="Times New Roman" w:hAnsi="Arial" w:cs="Arial"/>
                <w:lang w:val="en-GB"/>
              </w:rPr>
              <w:t xml:space="preserve">, </w:t>
            </w:r>
            <w:r w:rsidRPr="00F44069">
              <w:rPr>
                <w:rFonts w:ascii="Arial" w:eastAsia="Times New Roman" w:hAnsi="Arial" w:cs="Arial"/>
              </w:rPr>
              <w:t xml:space="preserve">Questions </w:t>
            </w:r>
            <w:r w:rsidRPr="00F44069">
              <w:rPr>
                <w:rFonts w:ascii="Arial" w:eastAsia="Times New Roman" w:hAnsi="Arial" w:cs="Arial"/>
                <w:lang w:val="en-GB"/>
              </w:rPr>
              <w:t>ITU-R 217-2/4 and 288/4</w:t>
            </w: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4D224921" w14:textId="3682302E" w:rsidR="00345F18" w:rsidRPr="00F44069" w:rsidRDefault="00345F18" w:rsidP="007D065D">
            <w:pPr>
              <w:tabs>
                <w:tab w:val="left" w:pos="162"/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612" w:right="144" w:hanging="468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>Date: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  </w:t>
            </w:r>
            <w:del w:id="2" w:author="USWP4C" w:date="2024-03-20T11:50:00Z">
              <w:r w:rsidR="00E2354D" w:rsidDel="00F45AE9">
                <w:rPr>
                  <w:rFonts w:ascii="Arial" w:eastAsia="Times New Roman" w:hAnsi="Arial" w:cs="Arial"/>
                  <w:lang w:val="en-GB"/>
                </w:rPr>
                <w:delText>23</w:delText>
              </w:r>
              <w:r w:rsidDel="00F45AE9">
                <w:rPr>
                  <w:rFonts w:ascii="Arial" w:eastAsia="Times New Roman" w:hAnsi="Arial" w:cs="Arial"/>
                  <w:lang w:val="en-GB"/>
                </w:rPr>
                <w:delText xml:space="preserve"> </w:delText>
              </w:r>
            </w:del>
            <w:ins w:id="3" w:author="USWP4C" w:date="2024-03-20T11:50:00Z">
              <w:r w:rsidR="00F45AE9">
                <w:rPr>
                  <w:rFonts w:ascii="Arial" w:eastAsia="Times New Roman" w:hAnsi="Arial" w:cs="Arial"/>
                  <w:lang w:val="en-GB"/>
                </w:rPr>
                <w:t>22</w:t>
              </w:r>
              <w:r w:rsidR="00F45AE9">
                <w:rPr>
                  <w:rFonts w:ascii="Arial" w:eastAsia="Times New Roman" w:hAnsi="Arial" w:cs="Arial"/>
                  <w:lang w:val="en-GB"/>
                </w:rPr>
                <w:t xml:space="preserve"> </w:t>
              </w:r>
              <w:r w:rsidR="00F45AE9">
                <w:rPr>
                  <w:rFonts w:ascii="Arial" w:eastAsia="Times New Roman" w:hAnsi="Arial" w:cs="Arial"/>
                  <w:lang w:val="en-GB"/>
                </w:rPr>
                <w:t>March</w:t>
              </w:r>
            </w:ins>
            <w:del w:id="4" w:author="USWP4C" w:date="2024-03-20T11:50:00Z">
              <w:r w:rsidR="00E2354D" w:rsidDel="00F45AE9">
                <w:rPr>
                  <w:rFonts w:ascii="Arial" w:eastAsia="Times New Roman" w:hAnsi="Arial" w:cs="Arial"/>
                  <w:lang w:val="en-GB"/>
                </w:rPr>
                <w:delText>February</w:delText>
              </w:r>
            </w:del>
            <w:r>
              <w:rPr>
                <w:rFonts w:ascii="Arial" w:eastAsia="Times New Roman" w:hAnsi="Arial" w:cs="Arial"/>
                <w:lang w:val="en-GB"/>
              </w:rPr>
              <w:t xml:space="preserve"> 2024</w:t>
            </w:r>
          </w:p>
          <w:p w14:paraId="375C62A9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882" w:right="144" w:hanging="738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29CF0013" w14:textId="77777777" w:rsidTr="007D065D">
        <w:trPr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6C9EF94D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50" w:right="144" w:hanging="306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Document Title:  </w:t>
            </w:r>
            <w:bookmarkStart w:id="5" w:name="_Hlk488242728"/>
            <w:r w:rsidRPr="00F44069">
              <w:rPr>
                <w:rFonts w:ascii="Arial" w:eastAsia="Times New Roman" w:hAnsi="Arial" w:cs="Arial"/>
                <w:lang w:val="en-GB"/>
              </w:rPr>
              <w:t xml:space="preserve">Proposed </w:t>
            </w:r>
            <w:bookmarkEnd w:id="5"/>
            <w:r w:rsidRPr="00F44069">
              <w:rPr>
                <w:rFonts w:ascii="Arial" w:hAnsi="Arial" w:cs="Arial"/>
              </w:rPr>
              <w:t>Draft Liaison Statement to Working Party 7C on EESS-RNSS Matters</w:t>
            </w:r>
          </w:p>
        </w:tc>
      </w:tr>
      <w:tr w:rsidR="00345F18" w:rsidRPr="00F44069" w14:paraId="2B29C408" w14:textId="77777777" w:rsidTr="007D065D">
        <w:trPr>
          <w:jc w:val="center"/>
        </w:trPr>
        <w:tc>
          <w:tcPr>
            <w:tcW w:w="4647" w:type="dxa"/>
            <w:tcBorders>
              <w:left w:val="double" w:sz="6" w:space="0" w:color="auto"/>
            </w:tcBorders>
          </w:tcPr>
          <w:p w14:paraId="0542B18C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  <w:r w:rsidRPr="00F44069">
              <w:rPr>
                <w:rFonts w:ascii="Arial" w:hAnsi="Arial" w:cs="Arial"/>
                <w:b/>
              </w:rPr>
              <w:t>Author(s)/Contributors:</w:t>
            </w:r>
          </w:p>
          <w:p w14:paraId="6AA1F6C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b/>
              </w:rPr>
            </w:pPr>
          </w:p>
          <w:p w14:paraId="62848BC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Rick Merchant</w:t>
            </w:r>
          </w:p>
          <w:p w14:paraId="11F42612" w14:textId="5432F6A6" w:rsidR="00345F18" w:rsidRPr="00F048D9" w:rsidRDefault="009A7B67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SSC/CGEP</w:t>
            </w:r>
            <w:r w:rsidR="00345F18" w:rsidRPr="00F048D9">
              <w:rPr>
                <w:rFonts w:ascii="Arial" w:hAnsi="Arial" w:cs="Arial"/>
                <w:iCs/>
              </w:rPr>
              <w:t xml:space="preserve"> USSF</w:t>
            </w:r>
          </w:p>
          <w:p w14:paraId="5E6537E9" w14:textId="77777777" w:rsidR="00345F18" w:rsidRPr="00F048D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048D9">
              <w:rPr>
                <w:rFonts w:ascii="Arial" w:hAnsi="Arial" w:cs="Arial"/>
                <w:iCs/>
              </w:rPr>
              <w:t>Los Angeles AFB, CA</w:t>
            </w:r>
          </w:p>
          <w:p w14:paraId="6C1EC866" w14:textId="77777777" w:rsidR="00345F18" w:rsidRPr="0082338F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73FADA53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proofErr w:type="spellStart"/>
            <w:r w:rsidRPr="00F44069">
              <w:rPr>
                <w:rFonts w:ascii="Arial" w:hAnsi="Arial" w:cs="Arial"/>
                <w:iCs/>
              </w:rPr>
              <w:t>Tiange</w:t>
            </w:r>
            <w:proofErr w:type="spellEnd"/>
            <w:r w:rsidRPr="00F44069">
              <w:rPr>
                <w:rFonts w:ascii="Arial" w:hAnsi="Arial" w:cs="Arial"/>
                <w:iCs/>
              </w:rPr>
              <w:t xml:space="preserve"> (George) Fan</w:t>
            </w:r>
            <w:r>
              <w:rPr>
                <w:rFonts w:ascii="Arial" w:hAnsi="Arial" w:cs="Arial"/>
                <w:iCs/>
              </w:rPr>
              <w:t>, for GPS</w:t>
            </w:r>
          </w:p>
          <w:p w14:paraId="7996AA4B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The Aerospace Corporation</w:t>
            </w:r>
          </w:p>
          <w:p w14:paraId="24100119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El Segundo, CA</w:t>
            </w:r>
          </w:p>
          <w:p w14:paraId="1506EDAF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</w:p>
          <w:p w14:paraId="45D8FEA2" w14:textId="77777777" w:rsidR="00345F18" w:rsidRPr="00E61B42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Tom L. Hayden</w:t>
            </w:r>
            <w:r>
              <w:rPr>
                <w:rFonts w:ascii="Arial" w:hAnsi="Arial" w:cs="Arial"/>
                <w:iCs/>
                <w:lang w:val="pt-BR"/>
              </w:rPr>
              <w:t>, for GPS</w:t>
            </w:r>
          </w:p>
          <w:p w14:paraId="30AD5F33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TLH Consulting</w:t>
            </w:r>
          </w:p>
          <w:p w14:paraId="0629F2E9" w14:textId="77777777" w:rsidR="00345F18" w:rsidRPr="00F44069" w:rsidRDefault="00345F18" w:rsidP="007D065D">
            <w:pPr>
              <w:tabs>
                <w:tab w:val="left" w:pos="720"/>
              </w:tabs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Seattle, WA</w:t>
            </w:r>
          </w:p>
          <w:p w14:paraId="12587DC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67DE30C7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Stephen Baruch, for GPSIA</w:t>
            </w:r>
          </w:p>
          <w:p w14:paraId="52023B4D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bCs/>
                <w:iCs/>
              </w:rPr>
              <w:t>New Wave Spectrum Partners LLC</w:t>
            </w:r>
          </w:p>
          <w:p w14:paraId="3AA9E039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82338F">
              <w:rPr>
                <w:rFonts w:ascii="Arial" w:hAnsi="Arial" w:cs="Arial"/>
                <w:iCs/>
              </w:rPr>
              <w:t>Dallas</w:t>
            </w:r>
            <w:r w:rsidRPr="00F44069">
              <w:rPr>
                <w:rFonts w:ascii="Arial" w:hAnsi="Arial" w:cs="Arial"/>
                <w:iCs/>
              </w:rPr>
              <w:t>, TX</w:t>
            </w:r>
          </w:p>
          <w:p w14:paraId="220BD016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</w:p>
          <w:p w14:paraId="3A3AAC9E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Mark Rentz, for GPSIA</w:t>
            </w:r>
          </w:p>
          <w:p w14:paraId="77FCEDF4" w14:textId="77777777" w:rsidR="00345F18" w:rsidRPr="00F44069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</w:rPr>
            </w:pPr>
            <w:r w:rsidRPr="00F44069">
              <w:rPr>
                <w:rFonts w:ascii="Arial" w:hAnsi="Arial" w:cs="Arial"/>
                <w:iCs/>
              </w:rPr>
              <w:t>John Deere</w:t>
            </w:r>
          </w:p>
          <w:p w14:paraId="3D41B190" w14:textId="77777777" w:rsidR="00345F18" w:rsidRPr="00E61B42" w:rsidRDefault="00345F18" w:rsidP="007D065D">
            <w:pPr>
              <w:spacing w:after="0" w:line="240" w:lineRule="auto"/>
              <w:ind w:left="144" w:right="144"/>
              <w:rPr>
                <w:rFonts w:ascii="Arial" w:hAnsi="Arial" w:cs="Arial"/>
                <w:iCs/>
                <w:lang w:val="pt-BR"/>
              </w:rPr>
            </w:pPr>
            <w:r w:rsidRPr="00E61B42">
              <w:rPr>
                <w:rFonts w:ascii="Arial" w:hAnsi="Arial" w:cs="Arial"/>
                <w:iCs/>
                <w:lang w:val="pt-BR"/>
              </w:rPr>
              <w:t>Torrance, CA</w:t>
            </w:r>
          </w:p>
          <w:p w14:paraId="1C45A7F9" w14:textId="77777777" w:rsidR="00345F18" w:rsidRPr="00E61B42" w:rsidRDefault="00345F18" w:rsidP="007D065D">
            <w:pPr>
              <w:spacing w:after="0" w:line="240" w:lineRule="auto"/>
              <w:ind w:right="144"/>
              <w:rPr>
                <w:rFonts w:ascii="Arial" w:eastAsia="Times New Roman" w:hAnsi="Arial" w:cs="Arial"/>
                <w:lang w:val="pt-BR"/>
              </w:rPr>
            </w:pPr>
          </w:p>
        </w:tc>
        <w:tc>
          <w:tcPr>
            <w:tcW w:w="5533" w:type="dxa"/>
            <w:tcBorders>
              <w:right w:val="double" w:sz="6" w:space="0" w:color="auto"/>
            </w:tcBorders>
          </w:tcPr>
          <w:p w14:paraId="3749B9F3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26F657D" w14:textId="77777777" w:rsidR="00345F18" w:rsidRPr="0082338F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b/>
              </w:rPr>
            </w:pPr>
          </w:p>
          <w:p w14:paraId="2695277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r w:rsidRPr="00F44069">
              <w:rPr>
                <w:rFonts w:ascii="Arial" w:hAnsi="Arial" w:cs="Arial"/>
              </w:rPr>
              <w:t>Phone:</w:t>
            </w:r>
            <w:r w:rsidRPr="00F44069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(310) 653-1871</w:t>
            </w:r>
          </w:p>
          <w:p w14:paraId="43176C13" w14:textId="77777777" w:rsidR="00345F18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4" w:history="1">
              <w:r w:rsidRPr="00B5161A">
                <w:rPr>
                  <w:rStyle w:val="Hyperlink"/>
                  <w:lang w:val="fr-FR"/>
                </w:rPr>
                <w:t>rick.merchant.2@spaceforce.mil</w:t>
              </w:r>
            </w:hyperlink>
          </w:p>
          <w:p w14:paraId="7499F40F" w14:textId="77777777" w:rsidR="00345F18" w:rsidRPr="002353C4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134D783" w14:textId="77777777" w:rsidR="00345F18" w:rsidRPr="002353C4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33CA45D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336-1252</w:t>
            </w:r>
          </w:p>
          <w:p w14:paraId="787A7393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5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Tiange.Fan@aero.org</w:t>
              </w:r>
            </w:hyperlink>
          </w:p>
          <w:p w14:paraId="0CB0CEE8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75FE618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AF0BB02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 xml:space="preserve">(425) </w:t>
            </w:r>
            <w:r>
              <w:rPr>
                <w:rFonts w:ascii="Arial" w:hAnsi="Arial" w:cs="Arial"/>
                <w:lang w:val="fr-FR"/>
              </w:rPr>
              <w:t>443-1837</w:t>
            </w:r>
          </w:p>
          <w:p w14:paraId="4043077B" w14:textId="77777777" w:rsidR="00345F18" w:rsidRPr="00F44069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6" w:history="1">
              <w:r w:rsidRPr="00F44069">
                <w:rPr>
                  <w:rFonts w:ascii="Arial" w:hAnsi="Arial" w:cs="Arial"/>
                  <w:color w:val="0000FF"/>
                  <w:u w:val="single"/>
                  <w:lang w:val="fr-FR"/>
                </w:rPr>
                <w:t>Tom.Hayden@live.com</w:t>
              </w:r>
            </w:hyperlink>
          </w:p>
          <w:p w14:paraId="6682C5A9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b/>
                <w:lang w:val="fr-FR"/>
              </w:rPr>
            </w:pPr>
          </w:p>
          <w:p w14:paraId="41E5C547" w14:textId="77777777" w:rsidR="00345F18" w:rsidRPr="00F44069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26CE0950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(240) 476-2600</w:t>
            </w:r>
          </w:p>
          <w:p w14:paraId="494817B5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hyperlink r:id="rId7" w:history="1">
              <w:r w:rsidRPr="00E61B42">
                <w:rPr>
                  <w:rFonts w:ascii="Arial" w:hAnsi="Arial" w:cs="Arial"/>
                  <w:color w:val="0000FF"/>
                  <w:u w:val="single"/>
                  <w:lang w:val="fr-FR"/>
                </w:rPr>
                <w:t>sbaruch@newwavespectrum.com</w:t>
              </w:r>
            </w:hyperlink>
          </w:p>
          <w:p w14:paraId="6DC245D4" w14:textId="77777777" w:rsidR="00345F18" w:rsidRPr="00E61B42" w:rsidRDefault="00345F18" w:rsidP="007D065D">
            <w:pPr>
              <w:tabs>
                <w:tab w:val="left" w:pos="972"/>
              </w:tabs>
              <w:spacing w:after="0" w:line="240" w:lineRule="auto"/>
              <w:ind w:left="972" w:right="144" w:hanging="828"/>
              <w:rPr>
                <w:rFonts w:ascii="Arial" w:hAnsi="Arial" w:cs="Arial"/>
                <w:lang w:val="fr-FR"/>
              </w:rPr>
            </w:pPr>
          </w:p>
          <w:p w14:paraId="50FDD65E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3515B3D5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Phone: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  <w:t>(310) 381-2607</w:t>
            </w:r>
          </w:p>
          <w:p w14:paraId="1CA0CA7F" w14:textId="77777777" w:rsidR="00345F18" w:rsidRPr="00E61B42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hAnsi="Arial" w:cs="Arial"/>
                <w:color w:val="0000FF"/>
                <w:u w:val="single"/>
                <w:lang w:val="fr-FR"/>
              </w:rPr>
            </w:pPr>
            <w:proofErr w:type="gramStart"/>
            <w:r w:rsidRPr="00F44069">
              <w:rPr>
                <w:rFonts w:ascii="Arial" w:hAnsi="Arial" w:cs="Arial"/>
                <w:lang w:val="fr-FR"/>
              </w:rPr>
              <w:t>Email:</w:t>
            </w:r>
            <w:proofErr w:type="gramEnd"/>
            <w:r w:rsidRPr="00F44069">
              <w:rPr>
                <w:rFonts w:ascii="Arial" w:hAnsi="Arial" w:cs="Arial"/>
                <w:lang w:val="fr-FR"/>
              </w:rPr>
              <w:tab/>
            </w:r>
            <w:r w:rsidRPr="00F44069">
              <w:rPr>
                <w:rFonts w:ascii="Arial" w:hAnsi="Arial" w:cs="Arial"/>
                <w:color w:val="0000FF"/>
                <w:u w:val="single"/>
                <w:lang w:val="fr-FR"/>
              </w:rPr>
              <w:t>RentzMarkL@JohnDeere.com</w:t>
            </w:r>
          </w:p>
          <w:p w14:paraId="5F8534FD" w14:textId="77777777" w:rsidR="00345F18" w:rsidRPr="00E61B42" w:rsidRDefault="00345F18" w:rsidP="007D065D">
            <w:pPr>
              <w:tabs>
                <w:tab w:val="left" w:pos="905"/>
                <w:tab w:val="right" w:pos="4473"/>
              </w:tabs>
              <w:spacing w:after="0" w:line="240" w:lineRule="auto"/>
              <w:ind w:left="144" w:right="144"/>
              <w:rPr>
                <w:rFonts w:ascii="Arial" w:hAnsi="Arial" w:cs="Arial"/>
                <w:lang w:val="fr-FR"/>
              </w:rPr>
            </w:pPr>
          </w:p>
          <w:p w14:paraId="144EB95C" w14:textId="77777777" w:rsidR="00345F18" w:rsidRPr="00F44069" w:rsidRDefault="00345F18" w:rsidP="007D065D">
            <w:pPr>
              <w:tabs>
                <w:tab w:val="left" w:pos="905"/>
              </w:tabs>
              <w:spacing w:after="0" w:line="240" w:lineRule="auto"/>
              <w:ind w:left="144" w:right="144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7AF363D" w14:textId="77777777" w:rsidTr="007D065D">
        <w:trPr>
          <w:trHeight w:val="72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5236ED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Purpose/Objective:  </w:t>
            </w:r>
            <w:r w:rsidRPr="00F44069">
              <w:rPr>
                <w:rFonts w:ascii="Arial" w:eastAsia="Times New Roman" w:hAnsi="Arial" w:cs="Arial"/>
                <w:lang w:val="en-GB"/>
              </w:rPr>
              <w:t>To provide a Draft Liaison Statement for WP 4C to send to WP 7C on EESS-RNSS matters</w:t>
            </w:r>
            <w:r w:rsidRPr="00F44069">
              <w:rPr>
                <w:rFonts w:ascii="Arial" w:hAnsi="Arial" w:cs="Arial"/>
              </w:rPr>
              <w:t xml:space="preserve">.     </w:t>
            </w:r>
          </w:p>
          <w:p w14:paraId="791221FF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31EA72E" w14:textId="77777777" w:rsidTr="007D065D">
        <w:trPr>
          <w:trHeight w:val="1047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7C08CB7" w14:textId="11AE0EA4" w:rsidR="00345F18" w:rsidRPr="0040162B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Abstract:  </w:t>
            </w:r>
            <w:r w:rsidRPr="00F44069">
              <w:rPr>
                <w:rFonts w:ascii="Arial" w:eastAsia="Times New Roman" w:hAnsi="Arial" w:cs="Arial"/>
                <w:lang w:val="en-GB"/>
              </w:rPr>
              <w:t>This contribution is intended to propose a Draft Liaison Statement for WP 4C to send to WP 7C on EESS-RNSS matters, including RFI compatibility between EESS (active) transmitters and RNSS receivers operating in the 1 215</w:t>
            </w:r>
            <w:r w:rsidRPr="00F44069">
              <w:rPr>
                <w:rFonts w:ascii="Arial" w:eastAsia="Times New Roman" w:hAnsi="Arial" w:cs="Arial"/>
                <w:lang w:val="en-GB"/>
              </w:rPr>
              <w:noBreakHyphen/>
              <w:t xml:space="preserve">1 300 MHz frequency band.  </w:t>
            </w:r>
            <w:r>
              <w:rPr>
                <w:rFonts w:ascii="Arial" w:eastAsia="Times New Roman" w:hAnsi="Arial" w:cs="Arial"/>
                <w:lang w:val="en-GB"/>
              </w:rPr>
              <w:t xml:space="preserve">The October 2023 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WP 7C meeting </w:t>
            </w:r>
            <w:r>
              <w:rPr>
                <w:rFonts w:ascii="Arial" w:eastAsia="Times New Roman" w:hAnsi="Arial" w:cs="Arial"/>
                <w:lang w:val="en-GB"/>
              </w:rPr>
              <w:t>sent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a</w:t>
            </w:r>
            <w:r>
              <w:rPr>
                <w:rFonts w:ascii="Arial" w:eastAsia="Times New Roman" w:hAnsi="Arial" w:cs="Arial"/>
                <w:lang w:val="en-GB"/>
              </w:rPr>
              <w:t xml:space="preserve"> reply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LS to WP 4C</w:t>
            </w:r>
            <w:r>
              <w:rPr>
                <w:rFonts w:ascii="Arial" w:eastAsia="Times New Roman" w:hAnsi="Arial" w:cs="Arial"/>
                <w:lang w:val="en-GB"/>
              </w:rPr>
              <w:t xml:space="preserve"> (</w:t>
            </w:r>
            <w:r w:rsidRPr="00F44069">
              <w:rPr>
                <w:rFonts w:ascii="Arial" w:eastAsia="Times New Roman" w:hAnsi="Arial" w:cs="Arial"/>
                <w:lang w:val="en-GB"/>
              </w:rPr>
              <w:t>Document 4C/</w:t>
            </w:r>
            <w:r>
              <w:rPr>
                <w:rFonts w:ascii="Arial" w:eastAsia="Times New Roman" w:hAnsi="Arial" w:cs="Arial"/>
                <w:lang w:val="en-GB"/>
              </w:rPr>
              <w:t>448</w:t>
            </w:r>
            <w:r w:rsidRPr="0040162B">
              <w:rPr>
                <w:rFonts w:ascii="Arial" w:eastAsia="Times New Roman" w:hAnsi="Arial" w:cs="Arial"/>
                <w:i/>
                <w:iCs/>
                <w:lang w:val="en-GB"/>
              </w:rPr>
              <w:t>, “Updates regarding Working Party 7C consideration of draft new Recommendation ITU-R RS.[EESS_SAR-RNSS], draft new Report ITU-R RS.[EESS_SAR-RNSS], and working document towards a PDN Report ITU-R RS.[AGG_EESS_SAR-RNSS]”)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in response to Doc.</w:t>
            </w:r>
            <w:r>
              <w:rPr>
                <w:rFonts w:ascii="Arial" w:eastAsia="Times New Roman" w:hAnsi="Arial" w:cs="Arial"/>
                <w:lang w:val="en-GB"/>
              </w:rPr>
              <w:t xml:space="preserve"> 7C/482</w:t>
            </w:r>
            <w:bookmarkStart w:id="6" w:name="_Hlk64614191"/>
            <w:r w:rsidRPr="00F44069">
              <w:rPr>
                <w:rFonts w:ascii="Arial" w:hAnsi="Arial" w:cs="Arial"/>
              </w:rPr>
              <w:t>,</w:t>
            </w:r>
            <w:r w:rsidRPr="00F44069">
              <w:rPr>
                <w:rFonts w:ascii="Arial" w:eastAsia="Times New Roman" w:hAnsi="Arial" w:cs="Arial"/>
                <w:lang w:val="en-GB"/>
              </w:rPr>
              <w:t xml:space="preserve"> </w:t>
            </w:r>
            <w:r>
              <w:rPr>
                <w:rFonts w:ascii="Arial" w:eastAsia="Times New Roman" w:hAnsi="Arial" w:cs="Arial"/>
                <w:lang w:val="en-GB"/>
              </w:rPr>
              <w:t xml:space="preserve">Reply </w:t>
            </w:r>
            <w:r w:rsidRPr="00F44069">
              <w:rPr>
                <w:rFonts w:ascii="Arial" w:hAnsi="Arial" w:cs="Arial"/>
              </w:rPr>
              <w:t>Liaison Statement to WP 7C on EESS-RNSS Matters</w:t>
            </w:r>
            <w:bookmarkEnd w:id="6"/>
            <w:r w:rsidRPr="00F44069">
              <w:rPr>
                <w:rFonts w:ascii="Arial" w:hAnsi="Arial" w:cs="Arial"/>
              </w:rPr>
              <w:t xml:space="preserve"> (from 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WP 4C’s </w:t>
            </w:r>
            <w:r>
              <w:rPr>
                <w:rFonts w:ascii="Arial" w:eastAsia="Times New Roman" w:hAnsi="Arial" w:cs="Arial"/>
                <w:lang w:val="en-GB"/>
              </w:rPr>
              <w:t>June</w:t>
            </w:r>
            <w:r w:rsidR="00930E28">
              <w:rPr>
                <w:rFonts w:ascii="Arial" w:eastAsia="Times New Roman" w:hAnsi="Arial" w:cs="Arial"/>
                <w:lang w:val="en-GB"/>
              </w:rPr>
              <w:t>/July</w:t>
            </w:r>
            <w:r>
              <w:rPr>
                <w:rFonts w:ascii="Arial" w:eastAsia="Times New Roman" w:hAnsi="Arial" w:cs="Arial"/>
                <w:lang w:val="en-GB"/>
              </w:rPr>
              <w:t xml:space="preserve"> 2023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 meeting</w:t>
            </w:r>
            <w:r w:rsidR="00930E28">
              <w:rPr>
                <w:rFonts w:ascii="Arial" w:eastAsia="Times New Roman" w:hAnsi="Arial" w:cs="Arial"/>
                <w:lang w:val="en-GB"/>
              </w:rPr>
              <w:t>)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. </w:t>
            </w:r>
            <w:r>
              <w:rPr>
                <w:rFonts w:ascii="Arial" w:eastAsia="Times New Roman" w:hAnsi="Arial" w:cs="Arial"/>
                <w:lang w:val="en-GB"/>
              </w:rPr>
              <w:t xml:space="preserve"> The contribution will update WP 7C on relevant developments during the April 2024 WP 4C meeting.</w:t>
            </w:r>
            <w:r w:rsidRPr="0040162B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  <w:p w14:paraId="20E3180E" w14:textId="77777777" w:rsidR="00345F18" w:rsidRPr="00F44069" w:rsidRDefault="00345F18" w:rsidP="007D065D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4"/>
              <w:textAlignment w:val="baseline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345F18" w:rsidRPr="00F44069" w14:paraId="4B2C0B6C" w14:textId="77777777" w:rsidTr="007D065D">
        <w:trPr>
          <w:trHeight w:val="268"/>
          <w:jc w:val="center"/>
        </w:trPr>
        <w:tc>
          <w:tcPr>
            <w:tcW w:w="10180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A005E3D" w14:textId="5B8D0F5B" w:rsidR="00345F18" w:rsidRPr="00345F18" w:rsidRDefault="00345F18" w:rsidP="00345F18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41" w:right="144" w:hanging="297"/>
              <w:textAlignment w:val="baseline"/>
              <w:rPr>
                <w:rFonts w:ascii="Arial" w:eastAsia="Times New Roman" w:hAnsi="Arial" w:cs="Arial"/>
                <w:lang w:val="en-GB"/>
              </w:rPr>
            </w:pPr>
            <w:bookmarkStart w:id="7" w:name="_Hlk58333181"/>
            <w:r w:rsidRPr="00F44069">
              <w:rPr>
                <w:rFonts w:ascii="Arial" w:eastAsia="Times New Roman" w:hAnsi="Arial" w:cs="Arial"/>
                <w:b/>
                <w:lang w:val="en-GB"/>
              </w:rPr>
              <w:t>Fact Sheet prepare</w:t>
            </w:r>
            <w:bookmarkEnd w:id="7"/>
            <w:r w:rsidRPr="00F44069">
              <w:rPr>
                <w:rFonts w:ascii="Arial" w:eastAsia="Times New Roman" w:hAnsi="Arial" w:cs="Arial"/>
                <w:b/>
                <w:lang w:val="en-GB"/>
              </w:rPr>
              <w:t xml:space="preserve">d by:  </w:t>
            </w:r>
            <w:r>
              <w:rPr>
                <w:rFonts w:ascii="Arial" w:eastAsia="Times New Roman" w:hAnsi="Arial" w:cs="Arial"/>
                <w:lang w:val="en-GB"/>
              </w:rPr>
              <w:t>Steve Baruch</w:t>
            </w:r>
          </w:p>
        </w:tc>
      </w:tr>
    </w:tbl>
    <w:p w14:paraId="1798EEF2" w14:textId="4BAA523F" w:rsidR="00E2354D" w:rsidRDefault="00E2354D"/>
    <w:p w14:paraId="60220EF4" w14:textId="77777777" w:rsidR="00E2354D" w:rsidRDefault="00E2354D">
      <w:pPr>
        <w:spacing w:after="0" w:line="240" w:lineRule="auto"/>
      </w:pPr>
      <w:r>
        <w:br w:type="page"/>
      </w:r>
    </w:p>
    <w:tbl>
      <w:tblPr>
        <w:tblpPr w:leftFromText="180" w:rightFromText="180" w:vertAnchor="page" w:horzAnchor="margin" w:tblpY="1430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E2354D" w:rsidRPr="003706E0" w14:paraId="546A4395" w14:textId="77777777" w:rsidTr="00546857">
        <w:trPr>
          <w:cantSplit/>
        </w:trPr>
        <w:tc>
          <w:tcPr>
            <w:tcW w:w="6487" w:type="dxa"/>
            <w:vAlign w:val="center"/>
          </w:tcPr>
          <w:p w14:paraId="6DCB9D67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3706E0">
              <w:rPr>
                <w:rFonts w:ascii="Verdana" w:eastAsia="Times New Roman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37626284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</w:pPr>
            <w:bookmarkStart w:id="8" w:name="ditulogo"/>
            <w:bookmarkEnd w:id="8"/>
            <w:r w:rsidRPr="003706E0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n-GB" w:eastAsia="en-GB"/>
              </w:rPr>
              <w:drawing>
                <wp:inline distT="0" distB="0" distL="0" distR="0" wp14:anchorId="4FF8A9FD" wp14:editId="119E2BC0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ab/>
            </w:r>
          </w:p>
        </w:tc>
      </w:tr>
      <w:tr w:rsidR="00E2354D" w:rsidRPr="003706E0" w14:paraId="61554ACD" w14:textId="77777777" w:rsidTr="00546857">
        <w:trPr>
          <w:cantSplit/>
          <w:trHeight w:val="298"/>
        </w:trPr>
        <w:tc>
          <w:tcPr>
            <w:tcW w:w="6487" w:type="dxa"/>
            <w:vMerge w:val="restart"/>
            <w:tcBorders>
              <w:top w:val="single" w:sz="12" w:space="0" w:color="auto"/>
            </w:tcBorders>
          </w:tcPr>
          <w:p w14:paraId="0BAF9EF9" w14:textId="7C53FAF7" w:rsidR="00E2354D" w:rsidRPr="00E2354D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120" w:after="240" w:line="240" w:lineRule="auto"/>
              <w:ind w:left="1134" w:hanging="11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Sources:</w:t>
            </w:r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  <w:t>Documents 4C/448 and 7C/482</w:t>
            </w:r>
            <w:ins w:id="9" w:author="USWP4C" w:date="2024-03-20T11:48:00Z">
              <w:r w:rsidR="00F45AE9">
                <w:rPr>
                  <w:rFonts w:ascii="Times New Roman" w:eastAsia="Times New Roman" w:hAnsi="Times New Roman" w:cs="Times New Roman"/>
                  <w:sz w:val="24"/>
                  <w:szCs w:val="24"/>
                  <w:lang w:val="en-GB"/>
                </w:rPr>
                <w:t xml:space="preserve"> </w:t>
              </w:r>
              <w:r w:rsidR="00F45AE9">
                <w:rPr>
                  <w:rFonts w:ascii="Verdana" w:hAnsi="Verdana"/>
                  <w:sz w:val="20"/>
                </w:rPr>
                <w:t>(from last cycle)</w:t>
              </w:r>
            </w:ins>
          </w:p>
          <w:p w14:paraId="6B7262E3" w14:textId="77777777" w:rsidR="00E2354D" w:rsidRPr="00E2354D" w:rsidRDefault="00E2354D" w:rsidP="0054685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 w:line="240" w:lineRule="auto"/>
              <w:ind w:left="1134" w:hanging="1134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>Subject</w:t>
            </w:r>
            <w:proofErr w:type="spellEnd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>:</w:t>
            </w:r>
            <w:proofErr w:type="gramEnd"/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ab/>
              <w:t xml:space="preserve">Questions </w:t>
            </w:r>
            <w:r w:rsidRPr="00E2354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CH"/>
              </w:rPr>
              <w:t xml:space="preserve">ITU-R </w:t>
            </w:r>
            <w:hyperlink r:id="rId9" w:history="1">
              <w:r w:rsidRPr="00E235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fr-CH"/>
                </w:rPr>
                <w:t>217-2/4</w:t>
              </w:r>
            </w:hyperlink>
            <w:r w:rsidRPr="00E2354D">
              <w:rPr>
                <w:rFonts w:ascii="Times New Roman" w:eastAsia="Times New Roman" w:hAnsi="Times New Roman" w:cs="Times New Roman"/>
                <w:sz w:val="24"/>
                <w:szCs w:val="24"/>
                <w:lang w:val="fr-CH"/>
              </w:rPr>
              <w:t xml:space="preserve"> and </w:t>
            </w:r>
            <w:r w:rsidRPr="00E2354D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val="fr-CH"/>
              </w:rPr>
              <w:t xml:space="preserve">ITU-R </w:t>
            </w:r>
            <w:hyperlink r:id="rId10" w:history="1">
              <w:r w:rsidRPr="00E2354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fr-CH"/>
                </w:rPr>
                <w:t>288/4</w:t>
              </w:r>
            </w:hyperlink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E4893A8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Document 4C/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___-E</w:t>
            </w:r>
          </w:p>
        </w:tc>
      </w:tr>
      <w:tr w:rsidR="00E2354D" w:rsidRPr="003706E0" w14:paraId="75F8FA0F" w14:textId="77777777" w:rsidTr="00546857">
        <w:trPr>
          <w:cantSplit/>
        </w:trPr>
        <w:tc>
          <w:tcPr>
            <w:tcW w:w="6487" w:type="dxa"/>
            <w:vMerge/>
          </w:tcPr>
          <w:p w14:paraId="20239236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mallCaps/>
                <w:sz w:val="32"/>
                <w:szCs w:val="20"/>
                <w:lang w:val="en-GB" w:eastAsia="zh-CN"/>
              </w:rPr>
            </w:pPr>
            <w:bookmarkStart w:id="10" w:name="ddate" w:colFirst="1" w:colLast="1"/>
          </w:p>
        </w:tc>
        <w:tc>
          <w:tcPr>
            <w:tcW w:w="3402" w:type="dxa"/>
          </w:tcPr>
          <w:p w14:paraId="0FACDF23" w14:textId="253ACC8F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Verdana" w:eastAsia="Times New Roman" w:hAnsi="Verdana" w:cs="Times New Roman"/>
                <w:sz w:val="20"/>
                <w:szCs w:val="20"/>
                <w:lang w:val="en-GB" w:eastAsia="zh-CN"/>
              </w:rPr>
            </w:pPr>
            <w:r w:rsidRPr="00A97EC3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__</w:t>
            </w: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April</w:t>
            </w:r>
            <w:r w:rsidRPr="003706E0"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 xml:space="preserve"> 202</w:t>
            </w:r>
            <w:r>
              <w:rPr>
                <w:rFonts w:ascii="Verdana" w:eastAsia="Times New Roman" w:hAnsi="Verdana" w:cs="Times New Roman"/>
                <w:b/>
                <w:sz w:val="20"/>
                <w:szCs w:val="20"/>
                <w:lang w:val="en-GB" w:eastAsia="zh-CN"/>
              </w:rPr>
              <w:t>4</w:t>
            </w:r>
          </w:p>
        </w:tc>
      </w:tr>
      <w:tr w:rsidR="00E2354D" w:rsidRPr="003706E0" w14:paraId="5D5E8AAE" w14:textId="77777777" w:rsidTr="00546857">
        <w:trPr>
          <w:cantSplit/>
        </w:trPr>
        <w:tc>
          <w:tcPr>
            <w:tcW w:w="6487" w:type="dxa"/>
            <w:vMerge/>
          </w:tcPr>
          <w:p w14:paraId="6B9E0210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mallCaps/>
                <w:sz w:val="32"/>
                <w:szCs w:val="20"/>
                <w:lang w:val="en-GB" w:eastAsia="zh-CN"/>
              </w:rPr>
            </w:pPr>
            <w:bookmarkStart w:id="11" w:name="dorlang" w:colFirst="1" w:colLast="1"/>
            <w:bookmarkEnd w:id="10"/>
          </w:p>
        </w:tc>
        <w:tc>
          <w:tcPr>
            <w:tcW w:w="3402" w:type="dxa"/>
          </w:tcPr>
          <w:p w14:paraId="27C22051" w14:textId="77777777" w:rsidR="00E2354D" w:rsidRPr="003706E0" w:rsidRDefault="00E2354D" w:rsidP="0054685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0" w:line="240" w:lineRule="atLeast"/>
              <w:textAlignment w:val="baseline"/>
              <w:rPr>
                <w:rFonts w:ascii="Verdana" w:eastAsia="SimSun" w:hAnsi="Verdana" w:cs="Times New Roman"/>
                <w:sz w:val="20"/>
                <w:szCs w:val="20"/>
                <w:lang w:val="en-GB" w:eastAsia="zh-CN"/>
              </w:rPr>
            </w:pPr>
            <w:r w:rsidRPr="003706E0">
              <w:rPr>
                <w:rFonts w:ascii="Verdana" w:eastAsia="SimSun" w:hAnsi="Verdana" w:cs="Times New Roman"/>
                <w:b/>
                <w:sz w:val="20"/>
                <w:szCs w:val="20"/>
                <w:lang w:val="en-GB" w:eastAsia="zh-CN"/>
              </w:rPr>
              <w:t>English only</w:t>
            </w:r>
          </w:p>
        </w:tc>
      </w:tr>
      <w:tr w:rsidR="00E2354D" w:rsidRPr="003706E0" w14:paraId="54BEA661" w14:textId="77777777" w:rsidTr="00546857">
        <w:trPr>
          <w:cantSplit/>
        </w:trPr>
        <w:tc>
          <w:tcPr>
            <w:tcW w:w="9889" w:type="dxa"/>
            <w:gridSpan w:val="2"/>
          </w:tcPr>
          <w:p w14:paraId="0EFB2B73" w14:textId="77777777" w:rsidR="00E2354D" w:rsidRPr="003706E0" w:rsidRDefault="00E2354D" w:rsidP="0054685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en-GB" w:eastAsia="zh-CN"/>
              </w:rPr>
            </w:pPr>
            <w:bookmarkStart w:id="12" w:name="dsource" w:colFirst="0" w:colLast="0"/>
            <w:bookmarkEnd w:id="11"/>
            <w:r w:rsidRPr="003706E0">
              <w:rPr>
                <w:rFonts w:ascii="Times New Roman" w:eastAsia="Times New Roman" w:hAnsi="Times New Roman" w:cs="Times New Roman"/>
                <w:b/>
                <w:bCs/>
                <w:color w:val="0D0D0D"/>
                <w:sz w:val="28"/>
                <w:szCs w:val="28"/>
                <w:lang w:val="en-GB" w:eastAsia="ja-JP"/>
              </w:rPr>
              <w:t>United States of America</w:t>
            </w:r>
          </w:p>
        </w:tc>
      </w:tr>
      <w:tr w:rsidR="00E2354D" w:rsidRPr="003706E0" w14:paraId="2A886BB4" w14:textId="77777777" w:rsidTr="00546857">
        <w:trPr>
          <w:cantSplit/>
        </w:trPr>
        <w:tc>
          <w:tcPr>
            <w:tcW w:w="9889" w:type="dxa"/>
            <w:gridSpan w:val="2"/>
          </w:tcPr>
          <w:p w14:paraId="3101BBA5" w14:textId="77777777" w:rsidR="00E2354D" w:rsidRPr="003706E0" w:rsidRDefault="00E2354D" w:rsidP="0054685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aps/>
                <w:sz w:val="28"/>
                <w:szCs w:val="20"/>
                <w:lang w:val="en-GB" w:eastAsia="zh-CN"/>
              </w:rPr>
            </w:pPr>
            <w:bookmarkStart w:id="13" w:name="drec" w:colFirst="0" w:colLast="0"/>
            <w:bookmarkEnd w:id="12"/>
            <w:r w:rsidRPr="003706E0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val="en-GB"/>
              </w:rPr>
              <w:t xml:space="preserve">Proposed </w:t>
            </w:r>
            <w:r w:rsidRPr="0040358E"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</w:rPr>
              <w:t>Draft Reply Liaison Statement to Working Party 7C on EESS-RNSS Matters</w:t>
            </w:r>
          </w:p>
        </w:tc>
      </w:tr>
      <w:tr w:rsidR="00E2354D" w:rsidRPr="007E1023" w14:paraId="52117D94" w14:textId="77777777" w:rsidTr="00546857">
        <w:trPr>
          <w:cantSplit/>
        </w:trPr>
        <w:tc>
          <w:tcPr>
            <w:tcW w:w="9889" w:type="dxa"/>
            <w:gridSpan w:val="2"/>
          </w:tcPr>
          <w:p w14:paraId="4E98AC29" w14:textId="77777777" w:rsidR="00E2354D" w:rsidRPr="007E1023" w:rsidRDefault="00E2354D" w:rsidP="0054685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aps/>
                <w:sz w:val="28"/>
                <w:szCs w:val="20"/>
                <w:lang w:val="en-GB" w:eastAsia="zh-CN"/>
              </w:rPr>
            </w:pPr>
            <w:bookmarkStart w:id="14" w:name="dbreak"/>
            <w:bookmarkEnd w:id="13"/>
            <w:bookmarkEnd w:id="14"/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>(Q</w:t>
            </w:r>
            <w:r w:rsidRPr="007E1023">
              <w:rPr>
                <w:rFonts w:ascii="Times New Roman" w:eastAsia="Times New Roman" w:hAnsi="Times New Roman" w:cs="Times New Roman"/>
                <w:sz w:val="24"/>
                <w:szCs w:val="20"/>
                <w:lang w:val="en-GB" w:eastAsia="ja-JP"/>
              </w:rPr>
              <w:t>uestion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GB" w:eastAsia="ja-JP"/>
              </w:rPr>
              <w:t>s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 xml:space="preserve"> ITU-R 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/>
              </w:rPr>
              <w:t xml:space="preserve">217-2/4 </w:t>
            </w:r>
            <w:r w:rsidRPr="007E1023">
              <w:rPr>
                <w:rFonts w:ascii="Times New Roman" w:eastAsia="Times New Roman" w:hAnsi="Times New Roman" w:cs="Times New Roman"/>
                <w:sz w:val="24"/>
                <w:szCs w:val="20"/>
                <w:lang w:val="en-GB"/>
              </w:rPr>
              <w:t>and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/>
              </w:rPr>
              <w:t xml:space="preserve"> </w:t>
            </w:r>
            <w:r w:rsidRPr="007E1023">
              <w:rPr>
                <w:rFonts w:ascii="Times New Roman" w:eastAsia="Times New Roman" w:hAnsi="Times New Roman" w:cs="Times New Roman"/>
                <w:caps/>
                <w:sz w:val="24"/>
                <w:szCs w:val="20"/>
                <w:lang w:val="en-GB" w:eastAsia="ja-JP"/>
              </w:rPr>
              <w:t>288/4)</w:t>
            </w:r>
          </w:p>
        </w:tc>
      </w:tr>
    </w:tbl>
    <w:p w14:paraId="040B8B0F" w14:textId="77777777" w:rsidR="00E2354D" w:rsidRDefault="00E2354D" w:rsidP="00E2354D"/>
    <w:p w14:paraId="49E26E54" w14:textId="77777777" w:rsidR="00E2354D" w:rsidRPr="007E1023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60" w:after="0" w:line="240" w:lineRule="auto"/>
        <w:textAlignment w:val="baseline"/>
        <w:rPr>
          <w:rFonts w:ascii="Times New Roman Bold" w:eastAsia="Times New Roman" w:hAnsi="Times New Roman Bold" w:cs="Times New Roman Bold"/>
          <w:b/>
          <w:sz w:val="24"/>
          <w:szCs w:val="20"/>
          <w:lang w:val="fr-CH"/>
        </w:rPr>
      </w:pPr>
      <w:r w:rsidRPr="007E1023">
        <w:rPr>
          <w:rFonts w:ascii="Times New Roman Bold" w:eastAsia="Times New Roman" w:hAnsi="Times New Roman Bold" w:cs="Times New Roman Bold"/>
          <w:b/>
          <w:sz w:val="24"/>
          <w:szCs w:val="20"/>
          <w:lang w:val="fr-CH"/>
        </w:rPr>
        <w:t>Introduction</w:t>
      </w:r>
    </w:p>
    <w:p w14:paraId="0EAF68FB" w14:textId="77777777" w:rsidR="00E2354D" w:rsidRPr="00307E2F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>Th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 attachment to th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>is contribution propose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s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 Draft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Reply 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Liaison Statement on EESS-RNSS matters for WP 4C to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modify as appropriate and </w:t>
      </w:r>
      <w:r w:rsidRPr="00307E2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send to WP 7C.  </w:t>
      </w:r>
    </w:p>
    <w:p w14:paraId="7A5B1E33" w14:textId="77777777" w:rsidR="00E2354D" w:rsidRPr="003706E0" w:rsidRDefault="00E2354D" w:rsidP="00E2354D">
      <w:pPr>
        <w:spacing w:before="120" w:after="0" w:line="240" w:lineRule="auto"/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</w:pPr>
    </w:p>
    <w:p w14:paraId="14A29380" w14:textId="77777777" w:rsidR="00E2354D" w:rsidRPr="003706E0" w:rsidRDefault="00E2354D" w:rsidP="00E2354D">
      <w:pPr>
        <w:spacing w:before="120" w:after="0" w:line="240" w:lineRule="auto"/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</w:pPr>
    </w:p>
    <w:p w14:paraId="3C014A7A" w14:textId="77777777" w:rsidR="00E2354D" w:rsidRPr="0040358E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</w:pPr>
      <w:r w:rsidRPr="0040358E">
        <w:rPr>
          <w:rFonts w:ascii="Times New Roman" w:eastAsia="Times New Roman" w:hAnsi="Times New Roman" w:cs="Times New Roman"/>
          <w:b/>
          <w:bCs/>
          <w:color w:val="0D0D0D"/>
          <w:sz w:val="24"/>
          <w:szCs w:val="20"/>
          <w:lang w:val="en-GB"/>
        </w:rPr>
        <w:t>Attachment:</w:t>
      </w:r>
      <w:r w:rsidRPr="0040358E">
        <w:rPr>
          <w:rFonts w:ascii="Times New Roman" w:eastAsia="Times New Roman" w:hAnsi="Times New Roman" w:cs="Times New Roman"/>
          <w:b/>
          <w:bCs/>
          <w:color w:val="0D0D0D"/>
          <w:sz w:val="24"/>
          <w:szCs w:val="20"/>
          <w:lang w:val="en-GB"/>
        </w:rPr>
        <w:tab/>
      </w:r>
      <w:r w:rsidRPr="0040358E">
        <w:rPr>
          <w:rFonts w:ascii="Times New Roman" w:eastAsia="Times New Roman" w:hAnsi="Times New Roman" w:cs="Times New Roman"/>
          <w:color w:val="0D0D0D"/>
          <w:sz w:val="24"/>
          <w:szCs w:val="20"/>
          <w:lang w:val="en-GB"/>
        </w:rPr>
        <w:t>1</w:t>
      </w:r>
    </w:p>
    <w:p w14:paraId="1892EDE9" w14:textId="77777777" w:rsidR="00E2354D" w:rsidRPr="0040358E" w:rsidRDefault="00E2354D" w:rsidP="00E2354D">
      <w:pPr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</w:pPr>
      <w:r w:rsidRPr="0040358E">
        <w:rPr>
          <w:rFonts w:ascii="Times New Roman" w:eastAsia="Times New Roman" w:hAnsi="Times New Roman" w:cs="Times New Roman"/>
          <w:sz w:val="24"/>
          <w:szCs w:val="20"/>
          <w:lang w:val="en-GB" w:eastAsia="zh-CN"/>
        </w:rPr>
        <w:br w:type="page"/>
      </w:r>
    </w:p>
    <w:p w14:paraId="57BDB0FA" w14:textId="77777777" w:rsidR="00E2354D" w:rsidRPr="00B8072A" w:rsidRDefault="00E2354D" w:rsidP="00E235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480" w:after="8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val="en-GB"/>
        </w:rPr>
      </w:pPr>
      <w:r w:rsidRPr="00B8072A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val="en-GB"/>
        </w:rPr>
        <w:lastRenderedPageBreak/>
        <w:t>Attachment</w:t>
      </w:r>
    </w:p>
    <w:p w14:paraId="233B3C8A" w14:textId="77777777" w:rsidR="00E2354D" w:rsidRPr="00E24F83" w:rsidRDefault="00E2354D" w:rsidP="00E2354D">
      <w:pPr>
        <w:tabs>
          <w:tab w:val="left" w:pos="567"/>
          <w:tab w:val="left" w:pos="1134"/>
          <w:tab w:val="left" w:pos="1701"/>
          <w:tab w:val="left" w:pos="1871"/>
          <w:tab w:val="left" w:pos="2268"/>
          <w:tab w:val="left" w:pos="2835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</w:pPr>
      <w:bookmarkStart w:id="15" w:name="_Hlk49530848"/>
      <w:r w:rsidRPr="00E24F83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Working Party 4C </w:t>
      </w:r>
    </w:p>
    <w:p w14:paraId="328E4C2E" w14:textId="77777777" w:rsidR="00E2354D" w:rsidRPr="0040358E" w:rsidRDefault="00E2354D" w:rsidP="00E2354D">
      <w:pPr>
        <w:tabs>
          <w:tab w:val="left" w:pos="567"/>
          <w:tab w:val="left" w:pos="1134"/>
          <w:tab w:val="left" w:pos="1701"/>
          <w:tab w:val="left" w:pos="1871"/>
          <w:tab w:val="left" w:pos="2268"/>
          <w:tab w:val="left" w:pos="2835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</w:pPr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Draft </w:t>
      </w:r>
      <w:r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Reply </w:t>
      </w:r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 xml:space="preserve">Liaison Statement to Working Party </w:t>
      </w:r>
      <w:proofErr w:type="gramStart"/>
      <w:r w:rsidRPr="0040358E">
        <w:rPr>
          <w:rFonts w:ascii="Times New Roman" w:eastAsia="Times New Roman" w:hAnsi="Times New Roman" w:cs="Times New Roman"/>
          <w:caps/>
          <w:sz w:val="28"/>
          <w:szCs w:val="20"/>
          <w:lang w:val="en-GB"/>
        </w:rPr>
        <w:t>7C</w:t>
      </w:r>
      <w:proofErr w:type="gramEnd"/>
    </w:p>
    <w:p w14:paraId="180D5695" w14:textId="1D317B68" w:rsidR="00E2354D" w:rsidRPr="00C31C1A" w:rsidRDefault="00E2354D" w:rsidP="00E2354D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0"/>
          <w:lang w:val="en-GB"/>
        </w:rPr>
      </w:pPr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RNSS-Related Comments on </w:t>
      </w:r>
      <w:del w:id="16" w:author="USWP4C" w:date="2024-03-20T11:49:00Z">
        <w:r w:rsidRPr="0040358E" w:rsidDel="00F45AE9">
          <w:rPr>
            <w:rFonts w:ascii="Times New Roman Bold" w:eastAsia="Times New Roman" w:hAnsi="Times New Roman Bold" w:cs="Times New Roman"/>
            <w:b/>
            <w:sz w:val="28"/>
            <w:szCs w:val="20"/>
            <w:lang w:val="en-GB"/>
          </w:rPr>
          <w:delText xml:space="preserve">Preliminary Draft New </w:delText>
        </w:r>
      </w:del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>Report ITU-R RS.</w:t>
      </w:r>
      <w:ins w:id="17" w:author="USWP4C" w:date="2024-03-20T11:49:00Z">
        <w:r w:rsidR="00F45AE9">
          <w:rPr>
            <w:rFonts w:ascii="Times New Roman Bold" w:eastAsia="Times New Roman" w:hAnsi="Times New Roman Bold" w:cs="Times New Roman"/>
            <w:b/>
            <w:sz w:val="28"/>
            <w:szCs w:val="20"/>
            <w:lang w:val="en-GB"/>
          </w:rPr>
          <w:t>2537-0</w:t>
        </w:r>
      </w:ins>
      <w:del w:id="18" w:author="USWP4C" w:date="2024-03-20T11:49:00Z">
        <w:r w:rsidRPr="0040358E" w:rsidDel="00F45AE9">
          <w:rPr>
            <w:rFonts w:ascii="Times New Roman Bold" w:eastAsia="Times New Roman" w:hAnsi="Times New Roman Bold" w:cs="Times New Roman"/>
            <w:b/>
            <w:sz w:val="28"/>
            <w:szCs w:val="20"/>
            <w:lang w:val="en-GB"/>
          </w:rPr>
          <w:delText>[EESS_SAR-RNSS]</w:delText>
        </w:r>
      </w:del>
      <w:r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t xml:space="preserve">, </w:t>
      </w:r>
      <w:del w:id="19" w:author="USWP4C" w:date="2024-03-20T11:49:00Z">
        <w:r w:rsidRPr="0040358E" w:rsidDel="00F45AE9">
          <w:rPr>
            <w:rFonts w:ascii="Times New Roman Bold" w:eastAsia="Times New Roman" w:hAnsi="Times New Roman Bold" w:cs="Times New Roman"/>
            <w:b/>
            <w:sz w:val="28"/>
            <w:szCs w:val="20"/>
            <w:lang w:val="en-GB"/>
          </w:rPr>
          <w:delText xml:space="preserve">Preliminary Draft New </w:delText>
        </w:r>
      </w:del>
      <w:r w:rsidRPr="0040358E">
        <w:rPr>
          <w:rFonts w:ascii="Times New Roman Bold" w:eastAsia="Times New Roman" w:hAnsi="Times New Roman Bold" w:cs="Times New Roman"/>
          <w:b/>
          <w:sz w:val="28"/>
          <w:szCs w:val="20"/>
          <w:lang w:val="en-GB"/>
        </w:rPr>
        <w:br/>
      </w:r>
      <w:r w:rsidRPr="003A32B2"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>Recommendation ITU-R RS.</w:t>
      </w:r>
      <w:ins w:id="20" w:author="USWP4C" w:date="2024-03-20T11:49:00Z">
        <w:r w:rsidR="00F45AE9">
          <w:rPr>
            <w:rFonts w:ascii="Times New Roman" w:eastAsia="Times New Roman" w:hAnsi="Times New Roman" w:cs="Times New Roman"/>
            <w:b/>
            <w:sz w:val="28"/>
            <w:szCs w:val="20"/>
            <w:lang w:val="en-GB"/>
          </w:rPr>
          <w:t>2165-0</w:t>
        </w:r>
      </w:ins>
      <w:del w:id="21" w:author="USWP4C" w:date="2024-03-20T11:49:00Z">
        <w:r w:rsidRPr="003A32B2" w:rsidDel="00F45AE9">
          <w:rPr>
            <w:rFonts w:ascii="Times New Roman" w:eastAsia="Times New Roman" w:hAnsi="Times New Roman" w:cs="Times New Roman"/>
            <w:b/>
            <w:sz w:val="28"/>
            <w:szCs w:val="20"/>
            <w:lang w:val="en-GB"/>
          </w:rPr>
          <w:delText>[EESS_SAR-RNSS]</w:delText>
        </w:r>
      </w:del>
      <w:r>
        <w:rPr>
          <w:rFonts w:ascii="Times New Roman" w:eastAsia="Times New Roman" w:hAnsi="Times New Roman" w:cs="Times New Roman"/>
          <w:b/>
          <w:sz w:val="28"/>
          <w:szCs w:val="20"/>
          <w:lang w:val="en-GB"/>
        </w:rPr>
        <w:t>, and Working Document toward Preliminary Draft New Report ITU-R RS.[AGG_EESS_SAR-RNSS]</w:t>
      </w:r>
    </w:p>
    <w:bookmarkEnd w:id="15"/>
    <w:p w14:paraId="52BF4BBF" w14:textId="7A1C539A" w:rsidR="00E2354D" w:rsidRPr="001C4B27" w:rsidRDefault="00E2354D" w:rsidP="00E2354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</w:rPr>
        <w:t>Working Party (WP) 4C thanks WP 7C for its liaison statement in Document 4C/</w:t>
      </w:r>
      <w:r>
        <w:rPr>
          <w:rFonts w:ascii="Times New Roman" w:hAnsi="Times New Roman" w:cs="Times New Roman"/>
          <w:sz w:val="24"/>
          <w:szCs w:val="24"/>
        </w:rPr>
        <w:t>448 (2019-2023 Study Cycle)</w:t>
      </w:r>
      <w:r w:rsidRPr="001C4B27">
        <w:rPr>
          <w:rFonts w:ascii="Times New Roman" w:hAnsi="Times New Roman" w:cs="Times New Roman"/>
          <w:sz w:val="24"/>
          <w:szCs w:val="24"/>
        </w:rPr>
        <w:t xml:space="preserve"> </w:t>
      </w:r>
      <w:r w:rsidRPr="001C4B27">
        <w:rPr>
          <w:rFonts w:ascii="Times New Roman" w:eastAsia="SimSun" w:hAnsi="Times New Roman" w:cs="Times New Roman"/>
          <w:sz w:val="24"/>
          <w:szCs w:val="24"/>
        </w:rPr>
        <w:t xml:space="preserve">regarding </w:t>
      </w:r>
      <w:r w:rsidRPr="001C4B27">
        <w:rPr>
          <w:rFonts w:ascii="Times New Roman" w:hAnsi="Times New Roman" w:cs="Times New Roman"/>
          <w:sz w:val="24"/>
          <w:szCs w:val="24"/>
        </w:rPr>
        <w:t xml:space="preserve">evaluation of interference from </w:t>
      </w:r>
      <w:r w:rsidRPr="001C4B27">
        <w:rPr>
          <w:rFonts w:ascii="Times New Roman" w:eastAsia="SimSun" w:hAnsi="Times New Roman" w:cs="Times New Roman"/>
          <w:sz w:val="24"/>
          <w:szCs w:val="24"/>
        </w:rPr>
        <w:t>EESS (active) systems and RNSS systems operating in the frequency band 1 215</w:t>
      </w:r>
      <w:r w:rsidRPr="001C4B27">
        <w:rPr>
          <w:rFonts w:ascii="Times New Roman" w:eastAsia="SimSun" w:hAnsi="Times New Roman" w:cs="Times New Roman"/>
          <w:sz w:val="24"/>
          <w:szCs w:val="24"/>
        </w:rPr>
        <w:noBreakHyphen/>
        <w:t>1 300 </w:t>
      </w:r>
      <w:proofErr w:type="spellStart"/>
      <w:r w:rsidRPr="001C4B27">
        <w:rPr>
          <w:rFonts w:ascii="Times New Roman" w:eastAsia="SimSun" w:hAnsi="Times New Roman" w:cs="Times New Roman"/>
          <w:sz w:val="24"/>
          <w:szCs w:val="24"/>
        </w:rPr>
        <w:t>MHz</w:t>
      </w:r>
      <w:r w:rsidRPr="001C4B27">
        <w:rPr>
          <w:rFonts w:ascii="Times New Roman" w:hAnsi="Times New Roman" w:cs="Times New Roman"/>
          <w:sz w:val="24"/>
          <w:szCs w:val="24"/>
        </w:rPr>
        <w:t>.</w:t>
      </w:r>
      <w:proofErr w:type="spellEnd"/>
      <w:r w:rsidRPr="001C4B27">
        <w:rPr>
          <w:rFonts w:ascii="Times New Roman" w:hAnsi="Times New Roman" w:cs="Times New Roman"/>
          <w:sz w:val="24"/>
          <w:szCs w:val="24"/>
        </w:rPr>
        <w:t xml:space="preserve"> WP 4C is pleased to note that WP 7C </w:t>
      </w:r>
      <w:r>
        <w:rPr>
          <w:rFonts w:ascii="Times New Roman" w:hAnsi="Times New Roman" w:cs="Times New Roman"/>
          <w:sz w:val="24"/>
          <w:szCs w:val="24"/>
        </w:rPr>
        <w:t xml:space="preserve">completed its work on what are now </w:t>
      </w:r>
      <w:r w:rsidRPr="001C4B27">
        <w:rPr>
          <w:rFonts w:ascii="Times New Roman" w:hAnsi="Times New Roman" w:cs="Times New Roman"/>
          <w:sz w:val="24"/>
          <w:szCs w:val="24"/>
        </w:rPr>
        <w:t>Recommendation ITU-R RS.</w:t>
      </w:r>
      <w:r>
        <w:rPr>
          <w:rFonts w:ascii="Times New Roman" w:hAnsi="Times New Roman" w:cs="Times New Roman"/>
          <w:sz w:val="24"/>
          <w:szCs w:val="24"/>
        </w:rPr>
        <w:t>2165</w:t>
      </w:r>
      <w:r w:rsidRPr="001C4B27">
        <w:rPr>
          <w:rFonts w:ascii="Times New Roman" w:hAnsi="Times New Roman" w:cs="Times New Roman"/>
          <w:sz w:val="24"/>
          <w:szCs w:val="24"/>
        </w:rPr>
        <w:t xml:space="preserve"> and Report ITU-R RS.</w:t>
      </w:r>
      <w:r>
        <w:rPr>
          <w:rFonts w:ascii="Times New Roman" w:hAnsi="Times New Roman" w:cs="Times New Roman"/>
          <w:sz w:val="24"/>
          <w:szCs w:val="24"/>
        </w:rPr>
        <w:t>2537-0</w:t>
      </w:r>
      <w:r w:rsidRPr="001C4B27">
        <w:rPr>
          <w:rFonts w:ascii="Times New Roman" w:hAnsi="Times New Roman" w:cs="Times New Roman"/>
          <w:sz w:val="24"/>
          <w:szCs w:val="24"/>
        </w:rPr>
        <w:t xml:space="preserve">.  WP 4C </w:t>
      </w:r>
      <w:r>
        <w:rPr>
          <w:rFonts w:ascii="Times New Roman" w:hAnsi="Times New Roman" w:cs="Times New Roman"/>
          <w:sz w:val="24"/>
          <w:szCs w:val="24"/>
        </w:rPr>
        <w:t>thanks WP 7C for the good and constructive cooperation during the long development phase of these two important documents.</w:t>
      </w:r>
      <w:r w:rsidRPr="001C4B2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C9D261" w14:textId="3F52B2B1" w:rsidR="00E2354D" w:rsidRPr="001C4B27" w:rsidRDefault="00E2354D" w:rsidP="00E2354D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</w:rPr>
        <w:t xml:space="preserve">With respect to the working document toward a preliminary draft new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1C4B27">
        <w:rPr>
          <w:rFonts w:ascii="Times New Roman" w:hAnsi="Times New Roman" w:cs="Times New Roman"/>
          <w:sz w:val="24"/>
          <w:szCs w:val="24"/>
        </w:rPr>
        <w:t xml:space="preserve">eport </w:t>
      </w:r>
      <w:r>
        <w:rPr>
          <w:rFonts w:ascii="Times New Roman" w:hAnsi="Times New Roman" w:cs="Times New Roman"/>
          <w:sz w:val="24"/>
          <w:szCs w:val="24"/>
        </w:rPr>
        <w:t xml:space="preserve">in Annex 7 to Doc. 7C/459 </w:t>
      </w:r>
      <w:r w:rsidRPr="001C4B27">
        <w:rPr>
          <w:rFonts w:ascii="Times New Roman" w:hAnsi="Times New Roman" w:cs="Times New Roman"/>
          <w:sz w:val="24"/>
          <w:szCs w:val="24"/>
        </w:rPr>
        <w:t>to address the possibility of aggregate emissions from multiple EESS (active) SAR sensors simultaneously affecting RNSS receivers, WDPDN Report ITU-R RS.[</w:t>
      </w:r>
      <w:proofErr w:type="spellStart"/>
      <w:r w:rsidRPr="001C4B27">
        <w:rPr>
          <w:rFonts w:ascii="Times New Roman" w:hAnsi="Times New Roman" w:cs="Times New Roman"/>
          <w:sz w:val="24"/>
          <w:szCs w:val="24"/>
        </w:rPr>
        <w:t>Agg_EESS_SAR</w:t>
      </w:r>
      <w:proofErr w:type="spellEnd"/>
      <w:r w:rsidRPr="001C4B27">
        <w:rPr>
          <w:rFonts w:ascii="Times New Roman" w:hAnsi="Times New Roman" w:cs="Times New Roman"/>
          <w:sz w:val="24"/>
          <w:szCs w:val="24"/>
        </w:rPr>
        <w:t xml:space="preserve">-RNSS], WP 4C </w:t>
      </w:r>
      <w:r w:rsidR="00A2218F">
        <w:rPr>
          <w:rFonts w:ascii="Times New Roman" w:hAnsi="Times New Roman" w:cs="Times New Roman"/>
          <w:sz w:val="24"/>
          <w:szCs w:val="24"/>
        </w:rPr>
        <w:t xml:space="preserve">supports the determination of WP 7C that the report “will be aligned with the revision to </w:t>
      </w:r>
      <w:r w:rsidRPr="001C4B27">
        <w:rPr>
          <w:rFonts w:ascii="Times New Roman" w:hAnsi="Times New Roman" w:cs="Times New Roman"/>
          <w:sz w:val="24"/>
          <w:szCs w:val="24"/>
        </w:rPr>
        <w:t>Report ITU-R M.2305</w:t>
      </w:r>
      <w:r w:rsidR="00A2218F">
        <w:rPr>
          <w:rFonts w:ascii="Times New Roman" w:hAnsi="Times New Roman" w:cs="Times New Roman"/>
          <w:sz w:val="24"/>
          <w:szCs w:val="24"/>
        </w:rPr>
        <w:t xml:space="preserve"> . . .”</w:t>
      </w:r>
      <w:r w:rsidRPr="001C4B27">
        <w:rPr>
          <w:rFonts w:ascii="Times New Roman" w:hAnsi="Times New Roman" w:cs="Times New Roman"/>
          <w:sz w:val="24"/>
          <w:szCs w:val="24"/>
        </w:rPr>
        <w:t xml:space="preserve"> on the same subject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A2218F">
        <w:rPr>
          <w:rFonts w:ascii="Times New Roman" w:hAnsi="Times New Roman" w:cs="Times New Roman"/>
          <w:sz w:val="24"/>
          <w:szCs w:val="24"/>
        </w:rPr>
        <w:t xml:space="preserve">WP 4C is pleased to note that WP 7C agrees that it is important that </w:t>
      </w:r>
      <w:r w:rsidRPr="001C4B27">
        <w:rPr>
          <w:rFonts w:ascii="Times New Roman" w:hAnsi="Times New Roman" w:cs="Times New Roman"/>
          <w:sz w:val="24"/>
          <w:szCs w:val="24"/>
        </w:rPr>
        <w:t>guidance within the Study Group 7 literature on how EESS (active) SAR sensors would ensure that the simultaneous interference from multiple SAR sensors into a single RNSS receiver would remain within tolerable levels</w:t>
      </w:r>
      <w:r w:rsidR="00A2218F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consistent with </w:t>
      </w:r>
      <w:r w:rsidRPr="001C4B27">
        <w:rPr>
          <w:rFonts w:ascii="Times New Roman" w:hAnsi="Times New Roman" w:cs="Times New Roman"/>
          <w:sz w:val="24"/>
          <w:szCs w:val="24"/>
        </w:rPr>
        <w:t xml:space="preserve">work already published in the ITU-R.  </w:t>
      </w:r>
    </w:p>
    <w:p w14:paraId="4C988D9B" w14:textId="77777777" w:rsidR="00E2354D" w:rsidRPr="001C4B27" w:rsidRDefault="00E2354D" w:rsidP="00E2354D">
      <w:pPr>
        <w:jc w:val="both"/>
        <w:rPr>
          <w:rFonts w:ascii="Times New Roman" w:hAnsi="Times New Roman" w:cs="Times New Roman"/>
          <w:sz w:val="24"/>
          <w:szCs w:val="24"/>
        </w:rPr>
      </w:pPr>
      <w:r w:rsidRPr="001C4B27">
        <w:rPr>
          <w:rFonts w:ascii="Times New Roman" w:hAnsi="Times New Roman" w:cs="Times New Roman"/>
          <w:sz w:val="24"/>
          <w:szCs w:val="24"/>
          <w:lang w:eastAsia="zh-CN"/>
        </w:rPr>
        <w:t xml:space="preserve">Finally, WP 4C reiterates that the studies previously provided to WP 7C that address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the relationship of the RNSS receiver </w:t>
      </w:r>
      <w:r w:rsidRPr="001C4B27">
        <w:rPr>
          <w:rFonts w:ascii="Times New Roman" w:hAnsi="Times New Roman" w:cs="Times New Roman"/>
          <w:spacing w:val="-2"/>
          <w:sz w:val="24"/>
          <w:szCs w:val="24"/>
        </w:rPr>
        <w:t xml:space="preserve">code tracking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loop bandwidth to the evaluation of interference to RNSS receivers from EESS (active) </w:t>
      </w:r>
      <w:proofErr w:type="spellStart"/>
      <w:r w:rsidRPr="001C4B27">
        <w:rPr>
          <w:rFonts w:ascii="Times New Roman" w:hAnsi="Times New Roman" w:cs="Times New Roman"/>
          <w:sz w:val="24"/>
          <w:szCs w:val="24"/>
          <w:lang w:eastAsia="ja-JP"/>
        </w:rPr>
        <w:t>scatterometer</w:t>
      </w:r>
      <w:proofErr w:type="spellEnd"/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 sensors would be important to take into any future consideration of EESS (active) </w:t>
      </w:r>
      <w:proofErr w:type="spellStart"/>
      <w:r w:rsidRPr="001C4B27">
        <w:rPr>
          <w:rFonts w:ascii="Times New Roman" w:hAnsi="Times New Roman" w:cs="Times New Roman"/>
          <w:sz w:val="24"/>
          <w:szCs w:val="24"/>
          <w:lang w:eastAsia="ja-JP"/>
        </w:rPr>
        <w:t>scatterometer</w:t>
      </w:r>
      <w:proofErr w:type="spellEnd"/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 sensors.  </w:t>
      </w:r>
    </w:p>
    <w:p w14:paraId="137D6042" w14:textId="77777777" w:rsidR="00E2354D" w:rsidRPr="001C4B27" w:rsidRDefault="00E2354D" w:rsidP="00E2354D">
      <w:pPr>
        <w:spacing w:before="2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1C4B27">
        <w:rPr>
          <w:rFonts w:ascii="Times New Roman" w:hAnsi="Times New Roman" w:cs="Times New Roman"/>
          <w:sz w:val="24"/>
          <w:szCs w:val="24"/>
          <w:lang w:eastAsia="zh-CN"/>
        </w:rPr>
        <w:t xml:space="preserve">WP 4C appreciates being kept informed of the status of all EESS-RNSS related work within WP 7C and </w:t>
      </w:r>
      <w:r w:rsidRPr="001C4B27">
        <w:rPr>
          <w:rFonts w:ascii="Times New Roman" w:hAnsi="Times New Roman" w:cs="Times New Roman"/>
          <w:sz w:val="24"/>
          <w:szCs w:val="24"/>
          <w:lang w:eastAsia="ja-JP"/>
        </w:rPr>
        <w:t xml:space="preserve">requests that WP 7C keep it apprised of future progress on subjects concerning potential interference to RNSS receivers.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4590"/>
      </w:tblGrid>
      <w:tr w:rsidR="00E2354D" w:rsidRPr="001C4B27" w14:paraId="4AA8A7D4" w14:textId="77777777" w:rsidTr="00546857">
        <w:tc>
          <w:tcPr>
            <w:tcW w:w="9180" w:type="dxa"/>
            <w:gridSpan w:val="2"/>
          </w:tcPr>
          <w:p w14:paraId="4BE27B7F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>Status:</w:t>
            </w:r>
            <w:r w:rsidRPr="001C4B27"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ab/>
              <w:t xml:space="preserve">For information and action, if any </w:t>
            </w:r>
          </w:p>
        </w:tc>
      </w:tr>
      <w:tr w:rsidR="00E2354D" w:rsidRPr="001C4B27" w14:paraId="20B4EE54" w14:textId="77777777" w:rsidTr="00546857">
        <w:tc>
          <w:tcPr>
            <w:tcW w:w="4590" w:type="dxa"/>
          </w:tcPr>
          <w:p w14:paraId="433B510C" w14:textId="6E210A59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Deadline:</w:t>
            </w:r>
            <w:r w:rsidRPr="001C4B27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A2218F">
              <w:rPr>
                <w:rFonts w:ascii="Times New Roman" w:hAnsi="Times New Roman" w:cs="Times New Roman"/>
                <w:bCs/>
                <w:sz w:val="24"/>
                <w:szCs w:val="24"/>
              </w:rPr>
              <w:t>30 September 2024</w:t>
            </w:r>
          </w:p>
        </w:tc>
        <w:tc>
          <w:tcPr>
            <w:tcW w:w="4590" w:type="dxa"/>
          </w:tcPr>
          <w:p w14:paraId="55A11BD0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354D" w:rsidRPr="001C4B27" w14:paraId="19AF3FC6" w14:textId="77777777" w:rsidTr="00546857">
        <w:tc>
          <w:tcPr>
            <w:tcW w:w="4590" w:type="dxa"/>
          </w:tcPr>
          <w:p w14:paraId="5827D858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4B2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ja-JP"/>
              </w:rPr>
              <w:t xml:space="preserve">Contact: </w:t>
            </w:r>
            <w:r w:rsidRPr="001C4B27">
              <w:rPr>
                <w:rFonts w:ascii="Times New Roman" w:hAnsi="Times New Roman" w:cs="Times New Roman"/>
                <w:sz w:val="24"/>
                <w:szCs w:val="24"/>
              </w:rPr>
              <w:tab/>
              <w:t>TBD</w:t>
            </w:r>
          </w:p>
        </w:tc>
        <w:tc>
          <w:tcPr>
            <w:tcW w:w="4590" w:type="dxa"/>
          </w:tcPr>
          <w:p w14:paraId="0BA37AEB" w14:textId="77777777" w:rsidR="00E2354D" w:rsidRPr="001C4B27" w:rsidRDefault="00E2354D" w:rsidP="00546857">
            <w:pPr>
              <w:rPr>
                <w:rFonts w:ascii="Times New Roman" w:hAnsi="Times New Roman" w:cs="Times New Roman"/>
                <w:sz w:val="24"/>
                <w:szCs w:val="24"/>
                <w:lang w:val="fr-CH"/>
              </w:rPr>
            </w:pPr>
            <w:proofErr w:type="gramStart"/>
            <w:r w:rsidRPr="001C4B27">
              <w:rPr>
                <w:rFonts w:ascii="Times New Roman" w:hAnsi="Times New Roman" w:cs="Times New Roman"/>
                <w:b/>
                <w:sz w:val="24"/>
                <w:szCs w:val="24"/>
                <w:lang w:val="fr-CH"/>
              </w:rPr>
              <w:t>E-mail:</w:t>
            </w:r>
            <w:proofErr w:type="gramEnd"/>
            <w:r w:rsidRPr="001C4B27">
              <w:rPr>
                <w:rFonts w:ascii="Times New Roman" w:hAnsi="Times New Roman" w:cs="Times New Roman"/>
                <w:b/>
                <w:sz w:val="24"/>
                <w:szCs w:val="24"/>
                <w:lang w:val="fr-CH"/>
              </w:rPr>
              <w:t xml:space="preserve"> </w:t>
            </w:r>
            <w:r w:rsidRPr="001C4B27">
              <w:rPr>
                <w:rFonts w:ascii="Times New Roman" w:hAnsi="Times New Roman" w:cs="Times New Roman"/>
                <w:sz w:val="24"/>
                <w:szCs w:val="24"/>
                <w:lang w:val="fr-CH"/>
              </w:rPr>
              <w:t>TBD</w:t>
            </w:r>
          </w:p>
        </w:tc>
      </w:tr>
    </w:tbl>
    <w:p w14:paraId="732E3D75" w14:textId="77777777" w:rsidR="00E2354D" w:rsidRPr="001C4B27" w:rsidRDefault="00E2354D" w:rsidP="00E2354D">
      <w:pPr>
        <w:jc w:val="center"/>
        <w:rPr>
          <w:rFonts w:ascii="Arial" w:hAnsi="Arial" w:cs="Arial"/>
          <w:sz w:val="24"/>
          <w:szCs w:val="24"/>
        </w:rPr>
      </w:pPr>
      <w:r w:rsidRPr="001C4B27">
        <w:rPr>
          <w:rFonts w:ascii="Times New Roman" w:eastAsia="Times New Roman" w:hAnsi="Times New Roman" w:cs="Times New Roman"/>
          <w:sz w:val="24"/>
          <w:szCs w:val="24"/>
          <w:lang w:val="en-GB"/>
        </w:rPr>
        <w:t>______________</w:t>
      </w:r>
    </w:p>
    <w:p w14:paraId="684C2167" w14:textId="77777777" w:rsidR="00384A3C" w:rsidRDefault="00384A3C"/>
    <w:sectPr w:rsidR="00384A3C" w:rsidSect="007A7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20B06040202020202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WP4C">
    <w15:presenceInfo w15:providerId="None" w15:userId="USWP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18"/>
    <w:rsid w:val="00143C49"/>
    <w:rsid w:val="00144C4B"/>
    <w:rsid w:val="00345F18"/>
    <w:rsid w:val="00384A3C"/>
    <w:rsid w:val="00775437"/>
    <w:rsid w:val="007A7427"/>
    <w:rsid w:val="00865276"/>
    <w:rsid w:val="00930E28"/>
    <w:rsid w:val="009A7B67"/>
    <w:rsid w:val="00A2218F"/>
    <w:rsid w:val="00B47EB3"/>
    <w:rsid w:val="00CF16C7"/>
    <w:rsid w:val="00E2354D"/>
    <w:rsid w:val="00F4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DDA20"/>
  <w14:defaultImageDpi w14:val="32767"/>
  <w15:chartTrackingRefBased/>
  <w15:docId w15:val="{767AF5CC-4F3E-0F45-B518-BF93967D4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5F18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45F18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F45AE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baruch@newwavespectrum.com" TargetMode="Externa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m.Hayden@comcast.ne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Tiange.Fan@aero.org" TargetMode="External"/><Relationship Id="rId10" Type="http://schemas.openxmlformats.org/officeDocument/2006/relationships/hyperlink" Target="http://www.itu.int/pub/R-QUE-SG04.288" TargetMode="External"/><Relationship Id="rId4" Type="http://schemas.openxmlformats.org/officeDocument/2006/relationships/hyperlink" Target="mailto:rick.merchant.2@spaceforce.mil" TargetMode="External"/><Relationship Id="rId9" Type="http://schemas.openxmlformats.org/officeDocument/2006/relationships/hyperlink" Target="https://www.itu.int/pub/R-QUE-SG04.2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Baruch</dc:creator>
  <cp:keywords/>
  <dc:description/>
  <cp:lastModifiedBy>USWP4C</cp:lastModifiedBy>
  <cp:revision>2</cp:revision>
  <dcterms:created xsi:type="dcterms:W3CDTF">2024-03-20T10:51:00Z</dcterms:created>
  <dcterms:modified xsi:type="dcterms:W3CDTF">2024-03-20T10:51:00Z</dcterms:modified>
</cp:coreProperties>
</file>